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5EC51EB3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C657D8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A4534F0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ins w:id="1" w:author="Chválová Marika Ing." w:date="2023-08-22T08:08:00Z">
      <w:r w:rsidR="00E31780">
        <w:t xml:space="preserve"> 8</w:t>
      </w:r>
    </w:ins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141072">
    <w:abstractNumId w:val="3"/>
  </w:num>
  <w:num w:numId="2" w16cid:durableId="1849056578">
    <w:abstractNumId w:val="2"/>
  </w:num>
  <w:num w:numId="3" w16cid:durableId="1527909764">
    <w:abstractNumId w:val="1"/>
  </w:num>
  <w:num w:numId="4" w16cid:durableId="1734546063">
    <w:abstractNumId w:val="4"/>
  </w:num>
  <w:num w:numId="5" w16cid:durableId="971835569">
    <w:abstractNumId w:val="5"/>
  </w:num>
  <w:num w:numId="6" w16cid:durableId="5120353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574480">
    <w:abstractNumId w:val="0"/>
  </w:num>
  <w:num w:numId="8" w16cid:durableId="1083723429">
    <w:abstractNumId w:val="8"/>
  </w:num>
  <w:num w:numId="9" w16cid:durableId="1923102444">
    <w:abstractNumId w:val="7"/>
  </w:num>
  <w:num w:numId="10" w16cid:durableId="1101922592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hválová Marika Ing.">
    <w15:presenceInfo w15:providerId="AD" w15:userId="S::m.chvalova@spucr.cz::ea3abcee-fdd8-4367-9d09-0022b4e944d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657D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1780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C657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1257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Chválová Marika Ing.</cp:lastModifiedBy>
  <cp:revision>2</cp:revision>
  <dcterms:created xsi:type="dcterms:W3CDTF">2023-08-22T06:09:00Z</dcterms:created>
  <dcterms:modified xsi:type="dcterms:W3CDTF">2023-08-22T06:09:00Z</dcterms:modified>
</cp:coreProperties>
</file>